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0DF76E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51565">
              <w:t>release</w:t>
            </w:r>
            <w:r w:rsidR="00E334E2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1134E7A" w:rsidR="00357C5E" w:rsidRDefault="001E2BFA" w:rsidP="007E283E">
            <w:pPr>
              <w:pStyle w:val="SICode"/>
              <w:tabs>
                <w:tab w:val="left" w:pos="1687"/>
              </w:tabs>
            </w:pPr>
            <w:r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6E3258">
              <w:rPr>
                <w:rFonts w:eastAsia="Times New Roman" w:cstheme="minorHAnsi"/>
                <w:color w:val="213430"/>
                <w:lang w:eastAsia="en-AU"/>
              </w:rPr>
              <w:t>21</w:t>
            </w:r>
          </w:p>
        </w:tc>
        <w:tc>
          <w:tcPr>
            <w:tcW w:w="6327" w:type="dxa"/>
          </w:tcPr>
          <w:p w14:paraId="3AE55F2B" w14:textId="6C410504" w:rsidR="00357C5E" w:rsidRDefault="009E1AB4" w:rsidP="00357C5E">
            <w:pPr>
              <w:pStyle w:val="SIComponentTitle"/>
            </w:pPr>
            <w:r w:rsidRPr="009E1AB4">
              <w:t>Measure fat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3E26F06" w14:textId="74716553" w:rsidR="009E1AB4" w:rsidRPr="009E1AB4" w:rsidRDefault="009E1AB4" w:rsidP="009E1AB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E1AB4">
              <w:rPr>
                <w:rStyle w:val="SITempText-Green"/>
                <w:color w:val="000000" w:themeColor="text1"/>
                <w:sz w:val="20"/>
              </w:rPr>
              <w:t>This unit describes the skills and knowledge required to measure fat for the purposes of carcase grading.</w:t>
            </w:r>
            <w:r w:rsidR="00E334E2">
              <w:rPr>
                <w:rStyle w:val="SITempText-Green"/>
                <w:color w:val="000000" w:themeColor="text1"/>
                <w:sz w:val="20"/>
              </w:rPr>
              <w:t xml:space="preserve"> This process contributes </w:t>
            </w:r>
            <w:r w:rsidR="00E334E2">
              <w:t>to determining the value, market destination and yield of meat.</w:t>
            </w:r>
          </w:p>
          <w:p w14:paraId="208DF7EB" w14:textId="47394339" w:rsidR="009E1AB4" w:rsidRPr="009E1AB4" w:rsidRDefault="00E334E2" w:rsidP="009E1AB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Pr="004136C7">
              <w:t xml:space="preserve">a </w:t>
            </w:r>
            <w:r w:rsidR="002D4E3A">
              <w:t>meat processing</w:t>
            </w:r>
            <w:r w:rsidR="0036216D" w:rsidRPr="004136C7">
              <w:t xml:space="preserve"> premises</w:t>
            </w:r>
            <w:r w:rsidR="002D4E3A">
              <w:t>.</w:t>
            </w:r>
          </w:p>
          <w:p w14:paraId="679E37D6" w14:textId="5D5C6A1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</w:t>
            </w:r>
            <w:r w:rsidRPr="00AC3222">
              <w:t xml:space="preserve">with workplace procedures, according to state/territory health and safety </w:t>
            </w:r>
            <w:r w:rsidR="0055077B" w:rsidRPr="00AC3222">
              <w:t xml:space="preserve">and food safety </w:t>
            </w:r>
            <w:r w:rsidRPr="00AC3222">
              <w:t>regulations, legislation and standards that apply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to the workplace. </w:t>
            </w:r>
          </w:p>
          <w:p w14:paraId="2A1CF3F9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5FC3607" w:rsidR="002F0D45" w:rsidRDefault="002F0D45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AC3222">
        <w:trPr>
          <w:trHeight w:val="401"/>
        </w:trPr>
        <w:tc>
          <w:tcPr>
            <w:tcW w:w="2689" w:type="dxa"/>
          </w:tcPr>
          <w:p w14:paraId="200766C1" w14:textId="07C4C67C" w:rsidR="00715042" w:rsidRPr="00715042" w:rsidRDefault="00D9385D" w:rsidP="00AC322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5057B42" w:rsidR="0018209D" w:rsidRPr="007A5DD5" w:rsidRDefault="0036216D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E569B32" w:rsidR="00BE46B2" w:rsidRDefault="0055077B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1E2BFA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561A4" w14:paraId="1915290A" w14:textId="77777777" w:rsidTr="000F31BE">
        <w:tc>
          <w:tcPr>
            <w:tcW w:w="2689" w:type="dxa"/>
          </w:tcPr>
          <w:p w14:paraId="4CA92DE3" w14:textId="1CF8A853" w:rsidR="00D561A4" w:rsidRDefault="00D561A4" w:rsidP="00D561A4">
            <w:pPr>
              <w:pStyle w:val="SIText"/>
            </w:pPr>
            <w:r>
              <w:t xml:space="preserve">1. </w:t>
            </w:r>
            <w:r w:rsidR="004B5EAB">
              <w:t>Prepare for measuring fat</w:t>
            </w:r>
          </w:p>
        </w:tc>
        <w:tc>
          <w:tcPr>
            <w:tcW w:w="6327" w:type="dxa"/>
          </w:tcPr>
          <w:p w14:paraId="59D59208" w14:textId="15526E4E" w:rsidR="004B5EAB" w:rsidRDefault="004B5EAB" w:rsidP="00D561A4">
            <w:pPr>
              <w:pStyle w:val="SIText"/>
            </w:pPr>
            <w:r>
              <w:t>1.1 Identify work instruction for measuring fat</w:t>
            </w:r>
          </w:p>
          <w:p w14:paraId="5A1485A8" w14:textId="172B0D30" w:rsidR="009564DF" w:rsidRDefault="009564DF" w:rsidP="00D561A4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1523057" w14:textId="47454901" w:rsidR="00E334E2" w:rsidRDefault="00D561A4" w:rsidP="00D561A4">
            <w:pPr>
              <w:pStyle w:val="SIText"/>
            </w:pPr>
            <w:r>
              <w:t>1.</w:t>
            </w:r>
            <w:r w:rsidR="009564DF">
              <w:t>3</w:t>
            </w:r>
            <w:r w:rsidR="002D4E3A">
              <w:t xml:space="preserve"> </w:t>
            </w:r>
            <w:r>
              <w:t>Check instruments regularly for wear at the start of each shift</w:t>
            </w:r>
          </w:p>
        </w:tc>
      </w:tr>
      <w:tr w:rsidR="00D561A4" w14:paraId="0031FC9A" w14:textId="77777777" w:rsidTr="000F31BE">
        <w:tc>
          <w:tcPr>
            <w:tcW w:w="2689" w:type="dxa"/>
          </w:tcPr>
          <w:p w14:paraId="5A3BE5BC" w14:textId="5CD8272B" w:rsidR="00D561A4" w:rsidRDefault="00D561A4" w:rsidP="00D561A4">
            <w:pPr>
              <w:pStyle w:val="SIText"/>
            </w:pPr>
            <w:r>
              <w:t>2. Identify lots requiring fat measurement</w:t>
            </w:r>
          </w:p>
        </w:tc>
        <w:tc>
          <w:tcPr>
            <w:tcW w:w="6327" w:type="dxa"/>
          </w:tcPr>
          <w:p w14:paraId="6B6396D4" w14:textId="515339DC" w:rsidR="00D561A4" w:rsidRDefault="00D561A4" w:rsidP="00D561A4">
            <w:pPr>
              <w:pStyle w:val="SIText"/>
            </w:pPr>
            <w:r>
              <w:t xml:space="preserve">2.1 Locate </w:t>
            </w:r>
            <w:r w:rsidR="00E334E2">
              <w:t xml:space="preserve">carcase </w:t>
            </w:r>
            <w:r>
              <w:t xml:space="preserve">lots requiring measurement </w:t>
            </w:r>
          </w:p>
          <w:p w14:paraId="21AB856E" w14:textId="5B801BB2" w:rsidR="00E334E2" w:rsidRDefault="00E334E2" w:rsidP="00D561A4">
            <w:pPr>
              <w:pStyle w:val="SIText"/>
            </w:pPr>
            <w:r>
              <w:t xml:space="preserve">2.2 Identify fat measuring </w:t>
            </w:r>
            <w:r w:rsidR="004B5EAB">
              <w:t xml:space="preserve">standards and </w:t>
            </w:r>
            <w:r>
              <w:t>requirements for species</w:t>
            </w:r>
          </w:p>
          <w:p w14:paraId="46E9536B" w14:textId="1D63F960" w:rsidR="00D561A4" w:rsidRDefault="00D561A4" w:rsidP="00D561A4">
            <w:pPr>
              <w:pStyle w:val="SIText"/>
            </w:pPr>
            <w:r>
              <w:t>2.</w:t>
            </w:r>
            <w:r w:rsidR="00E334E2">
              <w:t xml:space="preserve">3 </w:t>
            </w:r>
            <w:r>
              <w:t xml:space="preserve">Assess </w:t>
            </w:r>
            <w:r w:rsidR="00E334E2">
              <w:t xml:space="preserve">any </w:t>
            </w:r>
            <w:r>
              <w:t xml:space="preserve">damage to the </w:t>
            </w:r>
            <w:r w:rsidR="00E334E2">
              <w:t xml:space="preserve">fat </w:t>
            </w:r>
            <w:r>
              <w:t xml:space="preserve">measurement site and take appropriate action to ensure accuracy of measurement </w:t>
            </w:r>
          </w:p>
        </w:tc>
      </w:tr>
      <w:tr w:rsidR="00D561A4" w14:paraId="0FDF3198" w14:textId="77777777" w:rsidTr="000F31BE">
        <w:tc>
          <w:tcPr>
            <w:tcW w:w="2689" w:type="dxa"/>
          </w:tcPr>
          <w:p w14:paraId="6E3F0AA2" w14:textId="5C3E5E70" w:rsidR="00D561A4" w:rsidRDefault="00D561A4" w:rsidP="00D561A4">
            <w:pPr>
              <w:pStyle w:val="SIText"/>
            </w:pPr>
            <w:r>
              <w:t>3. Measure the fat</w:t>
            </w:r>
          </w:p>
        </w:tc>
        <w:tc>
          <w:tcPr>
            <w:tcW w:w="6327" w:type="dxa"/>
          </w:tcPr>
          <w:p w14:paraId="5FB9D33D" w14:textId="1F62979B" w:rsidR="00D561A4" w:rsidRDefault="00D561A4" w:rsidP="00D561A4">
            <w:pPr>
              <w:pStyle w:val="SIText"/>
            </w:pPr>
            <w:r>
              <w:t xml:space="preserve">3.1 Take fat measurements </w:t>
            </w:r>
            <w:r w:rsidR="00E334E2">
              <w:t>following</w:t>
            </w:r>
            <w:r>
              <w:t xml:space="preserve"> workplace and species requirements</w:t>
            </w:r>
          </w:p>
          <w:p w14:paraId="0387E815" w14:textId="245EC839" w:rsidR="00D561A4" w:rsidRDefault="00D561A4" w:rsidP="00D561A4">
            <w:pPr>
              <w:pStyle w:val="SIText"/>
            </w:pPr>
            <w:r>
              <w:t xml:space="preserve">3.2 Cancel and promptly rectify incorrect measurements to prevent the transmission of incorrect measurements </w:t>
            </w:r>
            <w:r w:rsidR="00E334E2">
              <w:t xml:space="preserve">to </w:t>
            </w:r>
            <w:r>
              <w:t>the recording system</w:t>
            </w:r>
          </w:p>
        </w:tc>
      </w:tr>
      <w:tr w:rsidR="00D561A4" w14:paraId="33739B83" w14:textId="77777777" w:rsidTr="000F31BE">
        <w:tc>
          <w:tcPr>
            <w:tcW w:w="2689" w:type="dxa"/>
          </w:tcPr>
          <w:p w14:paraId="43AC1491" w14:textId="00CCD03D" w:rsidR="00D561A4" w:rsidRDefault="00D561A4" w:rsidP="00D561A4">
            <w:pPr>
              <w:pStyle w:val="SIText"/>
            </w:pPr>
            <w:r>
              <w:t>4. Record the fat measurement</w:t>
            </w:r>
          </w:p>
        </w:tc>
        <w:tc>
          <w:tcPr>
            <w:tcW w:w="6327" w:type="dxa"/>
          </w:tcPr>
          <w:p w14:paraId="4C5D6B3B" w14:textId="77777777" w:rsidR="00D561A4" w:rsidRDefault="00D561A4" w:rsidP="00D561A4">
            <w:pPr>
              <w:pStyle w:val="SIText"/>
            </w:pPr>
            <w:r>
              <w:t>4.1 Compare fat measurement with visual assessment of fat depth</w:t>
            </w:r>
          </w:p>
          <w:p w14:paraId="3B9DE554" w14:textId="480E879A" w:rsidR="00D561A4" w:rsidRDefault="00D561A4" w:rsidP="00D561A4">
            <w:pPr>
              <w:pStyle w:val="SIText"/>
            </w:pPr>
            <w:r>
              <w:t xml:space="preserve">4.2 Record fat measurement </w:t>
            </w:r>
            <w:r w:rsidR="004B5EAB">
              <w:t>following</w:t>
            </w:r>
            <w:r>
              <w:t xml:space="preserve"> workplace requirements</w:t>
            </w:r>
          </w:p>
        </w:tc>
      </w:tr>
    </w:tbl>
    <w:p w14:paraId="7B6C9E40" w14:textId="2619D02F" w:rsidR="00252B64" w:rsidRDefault="00252B64" w:rsidP="00F1749F">
      <w:pPr>
        <w:rPr>
          <w:ins w:id="0" w:author="Jenni Oldfield" w:date="2025-11-11T11:25:00Z" w16du:dateUtc="2025-11-11T00:25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325C7" w:rsidRPr="00C32CE5" w:rsidDel="007D2259" w14:paraId="00590DA9" w14:textId="18BBE593" w:rsidTr="00A1288F">
        <w:trPr>
          <w:ins w:id="1" w:author="Jenni Oldfield" w:date="2025-11-11T11:26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31F22" w14:textId="3AE8F4DF" w:rsidR="00E325C7" w:rsidRPr="00C32CE5" w:rsidDel="007D2259" w:rsidRDefault="00E325C7" w:rsidP="00A1288F">
            <w:pPr>
              <w:spacing w:after="160" w:line="259" w:lineRule="auto"/>
              <w:rPr>
                <w:ins w:id="2" w:author="Jenni Oldfield" w:date="2025-11-11T11:26:00Z" w16du:dateUtc="2025-11-11T00:26:00Z"/>
                <w:moveFrom w:id="3" w:author="Lucinda O'Brien" w:date="2025-11-13T10:05:00Z" w16du:dateUtc="2025-11-12T23:05:00Z"/>
                <w:b/>
              </w:rPr>
            </w:pPr>
            <w:moveFromRangeStart w:id="4" w:author="Lucinda O'Brien" w:date="2025-11-13T10:05:00Z" w:name="move213920751"/>
            <w:moveFrom w:id="5" w:author="Lucinda O'Brien" w:date="2025-11-13T10:05:00Z" w16du:dateUtc="2025-11-12T23:05:00Z">
              <w:ins w:id="6" w:author="Jenni Oldfield" w:date="2025-11-11T11:26:00Z" w16du:dateUtc="2025-11-11T00:26:00Z">
                <w:r w:rsidRPr="00C32CE5" w:rsidDel="007D2259">
                  <w:rPr>
                    <w:b/>
                  </w:rPr>
                  <w:t xml:space="preserve">Range </w:t>
                </w:r>
                <w:r w:rsidDel="007D2259">
                  <w:rPr>
                    <w:b/>
                  </w:rPr>
                  <w:t>o</w:t>
                </w:r>
                <w:r w:rsidRPr="00C32CE5" w:rsidDel="007D2259">
                  <w:rPr>
                    <w:b/>
                  </w:rPr>
                  <w:t>f Conditions</w:t>
                </w:r>
              </w:ins>
            </w:moveFrom>
          </w:p>
          <w:p w14:paraId="5EFE2F7F" w14:textId="150B53D8" w:rsidR="00E325C7" w:rsidRPr="002D6693" w:rsidDel="007D2259" w:rsidRDefault="00E325C7" w:rsidP="00A1288F">
            <w:pPr>
              <w:pStyle w:val="SIText-Italics"/>
              <w:rPr>
                <w:ins w:id="7" w:author="Jenni Oldfield" w:date="2025-11-11T11:26:00Z" w16du:dateUtc="2025-11-11T00:26:00Z"/>
                <w:moveFrom w:id="8" w:author="Lucinda O'Brien" w:date="2025-11-13T10:05:00Z" w16du:dateUtc="2025-11-12T23:05:00Z"/>
              </w:rPr>
            </w:pPr>
            <w:moveFrom w:id="9" w:author="Lucinda O'Brien" w:date="2025-11-13T10:05:00Z" w16du:dateUtc="2025-11-12T23:05:00Z">
              <w:ins w:id="10" w:author="Jenni Oldfield" w:date="2025-11-11T11:26:00Z" w16du:dateUtc="2025-11-11T00:26:00Z">
                <w:r w:rsidRPr="002D6693" w:rsidDel="007D2259">
                  <w:t xml:space="preserve">This section specifies different work environments and conditions </w:t>
                </w:r>
                <w:r w:rsidDel="007D2259">
                  <w:t>in which the task may be performed</w:t>
                </w:r>
                <w:r w:rsidRPr="002D6693" w:rsidDel="007D2259">
                  <w:t xml:space="preserve">. </w:t>
                </w:r>
              </w:ins>
            </w:moveFrom>
          </w:p>
          <w:p w14:paraId="5870F44D" w14:textId="17CFC4C1" w:rsidR="00E325C7" w:rsidRPr="00C32CE5" w:rsidDel="007D2259" w:rsidRDefault="00E325C7" w:rsidP="00A1288F">
            <w:pPr>
              <w:pStyle w:val="SIText-Italics"/>
              <w:rPr>
                <w:ins w:id="11" w:author="Jenni Oldfield" w:date="2025-11-11T11:26:00Z" w16du:dateUtc="2025-11-11T00:26:00Z"/>
                <w:moveFrom w:id="12" w:author="Lucinda O'Brien" w:date="2025-11-13T10:05:00Z" w16du:dateUtc="2025-11-12T23:05:00Z"/>
              </w:rPr>
            </w:pPr>
            <w:moveFrom w:id="13" w:author="Lucinda O'Brien" w:date="2025-11-13T10:05:00Z" w16du:dateUtc="2025-11-12T23:05:00Z">
              <w:ins w:id="14" w:author="Jenni Oldfield" w:date="2025-11-11T11:26:00Z" w16du:dateUtc="2025-11-11T00:26:00Z">
                <w:r w:rsidRPr="002D6693" w:rsidDel="007D2259">
                  <w:t xml:space="preserve">This unit must be delivered in one of the following </w:t>
                </w:r>
                <w:r w:rsidDel="007D2259">
                  <w:t>registered meat processing wor</w:t>
                </w:r>
                <w:r w:rsidRPr="002D6693" w:rsidDel="007D2259">
                  <w:t>k environments.</w:t>
                </w:r>
              </w:ins>
            </w:moveFrom>
          </w:p>
        </w:tc>
      </w:tr>
      <w:tr w:rsidR="00E325C7" w:rsidRPr="00C32CE5" w:rsidDel="007D2259" w14:paraId="2454C556" w14:textId="37772235" w:rsidTr="00A1288F">
        <w:trPr>
          <w:ins w:id="15" w:author="Jenni Oldfield" w:date="2025-11-11T11:26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DBE25" w14:textId="1F306F32" w:rsidR="00E325C7" w:rsidRPr="00C32CE5" w:rsidDel="007D2259" w:rsidRDefault="00E325C7" w:rsidP="00A1288F">
            <w:pPr>
              <w:pStyle w:val="SIText"/>
              <w:rPr>
                <w:ins w:id="16" w:author="Jenni Oldfield" w:date="2025-11-11T11:26:00Z" w16du:dateUtc="2025-11-11T00:26:00Z"/>
                <w:moveFrom w:id="17" w:author="Lucinda O'Brien" w:date="2025-11-13T10:05:00Z" w16du:dateUtc="2025-11-12T23:05:00Z"/>
              </w:rPr>
            </w:pPr>
            <w:moveFrom w:id="18" w:author="Lucinda O'Brien" w:date="2025-11-13T10:05:00Z" w16du:dateUtc="2025-11-12T23:05:00Z">
              <w:ins w:id="19" w:author="Jenni Oldfield" w:date="2025-11-11T11:26:00Z" w16du:dateUtc="2025-11-11T00:26:00Z">
                <w:r w:rsidRPr="00C32CE5" w:rsidDel="007D2259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482A9" w14:textId="00FA9669" w:rsidR="00E325C7" w:rsidRPr="00C32CE5" w:rsidDel="007D2259" w:rsidRDefault="00E325C7" w:rsidP="00A1288F">
            <w:pPr>
              <w:pStyle w:val="SIBulletList1"/>
              <w:rPr>
                <w:ins w:id="20" w:author="Jenni Oldfield" w:date="2025-11-11T11:26:00Z" w16du:dateUtc="2025-11-11T00:26:00Z"/>
                <w:moveFrom w:id="21" w:author="Lucinda O'Brien" w:date="2025-11-13T10:05:00Z" w16du:dateUtc="2025-11-12T23:05:00Z"/>
              </w:rPr>
            </w:pPr>
            <w:moveFrom w:id="22" w:author="Lucinda O'Brien" w:date="2025-11-13T10:05:00Z" w16du:dateUtc="2025-11-12T23:05:00Z">
              <w:ins w:id="23" w:author="Jenni Oldfield" w:date="2025-11-11T11:26:00Z" w16du:dateUtc="2025-11-11T00:26:00Z">
                <w:r w:rsidRPr="00C32CE5" w:rsidDel="007D2259">
                  <w:t xml:space="preserve">operating fewer than four days a week with a small throughput for one or more, small or large, species, or </w:t>
                </w:r>
              </w:ins>
            </w:moveFrom>
          </w:p>
          <w:p w14:paraId="17B560F1" w14:textId="5A48D744" w:rsidR="00E325C7" w:rsidRPr="00C32CE5" w:rsidDel="007D2259" w:rsidRDefault="00E325C7" w:rsidP="00A1288F">
            <w:pPr>
              <w:pStyle w:val="SIBulletList1"/>
              <w:rPr>
                <w:ins w:id="24" w:author="Jenni Oldfield" w:date="2025-11-11T11:26:00Z" w16du:dateUtc="2025-11-11T00:26:00Z"/>
                <w:moveFrom w:id="25" w:author="Lucinda O'Brien" w:date="2025-11-13T10:05:00Z" w16du:dateUtc="2025-11-12T23:05:00Z"/>
                <w:i/>
              </w:rPr>
            </w:pPr>
            <w:moveFrom w:id="26" w:author="Lucinda O'Brien" w:date="2025-11-13T10:05:00Z" w16du:dateUtc="2025-11-12T23:05:00Z">
              <w:ins w:id="27" w:author="Jenni Oldfield" w:date="2025-11-11T11:26:00Z" w16du:dateUtc="2025-11-11T00:26:00Z">
                <w:r w:rsidRPr="00C32CE5" w:rsidDel="007D2259">
                  <w:t xml:space="preserve">employing fewer than four workers on the processing floor </w:t>
                </w:r>
              </w:ins>
            </w:moveFrom>
          </w:p>
        </w:tc>
      </w:tr>
      <w:tr w:rsidR="00E325C7" w:rsidRPr="00C32CE5" w:rsidDel="007D2259" w14:paraId="2D56A369" w14:textId="2BC0AF0C" w:rsidTr="00A1288F">
        <w:trPr>
          <w:ins w:id="28" w:author="Jenni Oldfield" w:date="2025-11-11T11:26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3282A" w14:textId="6791ADCF" w:rsidR="00E325C7" w:rsidRPr="00C32CE5" w:rsidDel="007D2259" w:rsidRDefault="00E325C7" w:rsidP="00A1288F">
            <w:pPr>
              <w:pStyle w:val="SIText"/>
              <w:rPr>
                <w:ins w:id="29" w:author="Jenni Oldfield" w:date="2025-11-11T11:26:00Z" w16du:dateUtc="2025-11-11T00:26:00Z"/>
                <w:moveFrom w:id="30" w:author="Lucinda O'Brien" w:date="2025-11-13T10:05:00Z" w16du:dateUtc="2025-11-12T23:05:00Z"/>
              </w:rPr>
            </w:pPr>
            <w:moveFrom w:id="31" w:author="Lucinda O'Brien" w:date="2025-11-13T10:05:00Z" w16du:dateUtc="2025-11-12T23:05:00Z">
              <w:ins w:id="32" w:author="Jenni Oldfield" w:date="2025-11-11T11:26:00Z" w16du:dateUtc="2025-11-11T00:26:00Z">
                <w:r w:rsidRPr="00C32CE5" w:rsidDel="007D2259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8CEBD" w14:textId="72487A3A" w:rsidR="00E325C7" w:rsidRPr="00C32CE5" w:rsidDel="007D2259" w:rsidRDefault="00E325C7" w:rsidP="00A1288F">
            <w:pPr>
              <w:pStyle w:val="SIBulletList1"/>
              <w:rPr>
                <w:ins w:id="33" w:author="Jenni Oldfield" w:date="2025-11-11T11:26:00Z" w16du:dateUtc="2025-11-11T00:26:00Z"/>
                <w:moveFrom w:id="34" w:author="Lucinda O'Brien" w:date="2025-11-13T10:05:00Z" w16du:dateUtc="2025-11-12T23:05:00Z"/>
              </w:rPr>
            </w:pPr>
            <w:moveFrom w:id="35" w:author="Lucinda O'Brien" w:date="2025-11-13T10:05:00Z" w16du:dateUtc="2025-11-12T23:05:00Z">
              <w:ins w:id="36" w:author="Jenni Oldfield" w:date="2025-11-11T11:26:00Z" w16du:dateUtc="2025-11-11T00:26:00Z">
                <w:r w:rsidRPr="00C32CE5" w:rsidDel="007D2259">
                  <w:t xml:space="preserve">operating more than four days a week with a throughput for one or more, small or large, species, or </w:t>
                </w:r>
              </w:ins>
            </w:moveFrom>
          </w:p>
          <w:p w14:paraId="70B00FAF" w14:textId="6C91ADAD" w:rsidR="00E325C7" w:rsidRPr="00C32CE5" w:rsidDel="007D2259" w:rsidRDefault="00E325C7" w:rsidP="00A1288F">
            <w:pPr>
              <w:pStyle w:val="SIBulletList1"/>
              <w:rPr>
                <w:ins w:id="37" w:author="Jenni Oldfield" w:date="2025-11-11T11:26:00Z" w16du:dateUtc="2025-11-11T00:26:00Z"/>
                <w:moveFrom w:id="38" w:author="Lucinda O'Brien" w:date="2025-11-13T10:05:00Z" w16du:dateUtc="2025-11-12T23:05:00Z"/>
              </w:rPr>
            </w:pPr>
            <w:moveFrom w:id="39" w:author="Lucinda O'Brien" w:date="2025-11-13T10:05:00Z" w16du:dateUtc="2025-11-12T23:05:00Z">
              <w:ins w:id="40" w:author="Jenni Oldfield" w:date="2025-11-11T11:26:00Z" w16du:dateUtc="2025-11-11T00:26:00Z">
                <w:r w:rsidRPr="00C32CE5" w:rsidDel="007D2259">
                  <w:t>employing more than four workers on the processing floor</w:t>
                </w:r>
              </w:ins>
            </w:moveFrom>
          </w:p>
        </w:tc>
      </w:tr>
      <w:moveFromRangeEnd w:id="4"/>
    </w:tbl>
    <w:p w14:paraId="6FC7D047" w14:textId="77777777" w:rsidR="00E325C7" w:rsidRDefault="00E325C7" w:rsidP="00E325C7">
      <w:pPr>
        <w:rPr>
          <w:ins w:id="41" w:author="Jenni Oldfield" w:date="2025-11-11T11:26:00Z" w16du:dateUtc="2025-11-11T00:26:00Z"/>
        </w:rPr>
      </w:pPr>
    </w:p>
    <w:p w14:paraId="099CFC0F" w14:textId="53926FD4" w:rsidR="00FF13AF" w:rsidDel="00E325C7" w:rsidRDefault="00FF13AF" w:rsidP="00F1749F">
      <w:pPr>
        <w:rPr>
          <w:del w:id="42" w:author="Jenni Oldfield" w:date="2025-11-11T11:26:00Z" w16du:dateUtc="2025-11-11T00:26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334E2" w14:paraId="09B26D8C" w14:textId="77777777" w:rsidTr="000F31BE">
        <w:tc>
          <w:tcPr>
            <w:tcW w:w="2689" w:type="dxa"/>
          </w:tcPr>
          <w:p w14:paraId="1FBD352F" w14:textId="1FDDA464" w:rsidR="00E334E2" w:rsidRPr="00042300" w:rsidRDefault="00E334E2" w:rsidP="00E334E2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4F85CFC" w:rsidR="00E334E2" w:rsidRPr="00042300" w:rsidRDefault="00E334E2" w:rsidP="00E334E2">
            <w:pPr>
              <w:pStyle w:val="SIBulletList1"/>
            </w:pPr>
            <w:r>
              <w:t>Interpret key elements of workplace instructions</w:t>
            </w:r>
          </w:p>
        </w:tc>
      </w:tr>
      <w:tr w:rsidR="0055077B" w14:paraId="3B36C499" w14:textId="77777777" w:rsidTr="000F31BE">
        <w:tc>
          <w:tcPr>
            <w:tcW w:w="2689" w:type="dxa"/>
          </w:tcPr>
          <w:p w14:paraId="3EF80269" w14:textId="66A39408" w:rsidR="0055077B" w:rsidRDefault="00E57CEA" w:rsidP="00E334E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B815215" w14:textId="44885861" w:rsidR="0055077B" w:rsidRDefault="0055077B" w:rsidP="00E334E2">
            <w:pPr>
              <w:pStyle w:val="SIBulletList1"/>
            </w:pPr>
            <w:r>
              <w:t>Interact with team members and/or supervisor to ensure flow of work is maintained</w:t>
            </w:r>
          </w:p>
        </w:tc>
      </w:tr>
      <w:tr w:rsidR="00E334E2" w14:paraId="44C5474C" w14:textId="77777777" w:rsidTr="000F31BE">
        <w:tc>
          <w:tcPr>
            <w:tcW w:w="2689" w:type="dxa"/>
          </w:tcPr>
          <w:p w14:paraId="577F0A9B" w14:textId="0D73C06C" w:rsidR="00E334E2" w:rsidRPr="00042300" w:rsidRDefault="00E334E2" w:rsidP="00E334E2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374BDEB" w14:textId="77777777" w:rsidR="00E334E2" w:rsidRDefault="00E334E2" w:rsidP="00E334E2">
            <w:pPr>
              <w:pStyle w:val="SIBulletList1"/>
            </w:pPr>
            <w:r>
              <w:t>Measure and record fat accurately</w:t>
            </w:r>
          </w:p>
          <w:p w14:paraId="3FC6B2C7" w14:textId="220F20D5" w:rsidR="004B5EAB" w:rsidRPr="00042300" w:rsidRDefault="004B5EAB" w:rsidP="00E334E2">
            <w:pPr>
              <w:pStyle w:val="SIBulletList1"/>
            </w:pPr>
            <w:r>
              <w:t>Make visual assessments of fat depth using millimetres (mm)</w:t>
            </w:r>
          </w:p>
        </w:tc>
      </w:tr>
    </w:tbl>
    <w:tbl>
      <w:tblPr>
        <w:tblStyle w:val="TableGrid"/>
        <w:tblpPr w:leftFromText="180" w:rightFromText="180" w:vertAnchor="text" w:horzAnchor="margin" w:tblpY="217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D2259" w:rsidRPr="00C32CE5" w14:paraId="75A2F407" w14:textId="77777777" w:rsidTr="007D2259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3A1A" w14:textId="77777777" w:rsidR="007D2259" w:rsidRPr="00C32CE5" w:rsidRDefault="007D2259" w:rsidP="007D2259">
            <w:pPr>
              <w:spacing w:after="160" w:line="259" w:lineRule="auto"/>
              <w:rPr>
                <w:moveTo w:id="43" w:author="Lucinda O'Brien" w:date="2025-11-13T10:05:00Z" w16du:dateUtc="2025-11-12T23:05:00Z"/>
                <w:b/>
              </w:rPr>
            </w:pPr>
            <w:moveToRangeStart w:id="44" w:author="Lucinda O'Brien" w:date="2025-11-13T10:05:00Z" w:name="move213920751"/>
            <w:moveTo w:id="45" w:author="Lucinda O'Brien" w:date="2025-11-13T10:05:00Z" w16du:dateUtc="2025-11-12T23:05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48A9A9A6" w14:textId="77777777" w:rsidR="007D2259" w:rsidRPr="002D6693" w:rsidRDefault="007D2259" w:rsidP="007D2259">
            <w:pPr>
              <w:pStyle w:val="SIText-Italics"/>
              <w:rPr>
                <w:moveTo w:id="46" w:author="Lucinda O'Brien" w:date="2025-11-13T10:05:00Z" w16du:dateUtc="2025-11-12T23:05:00Z"/>
              </w:rPr>
            </w:pPr>
            <w:moveTo w:id="47" w:author="Lucinda O'Brien" w:date="2025-11-13T10:05:00Z" w16du:dateUtc="2025-11-12T23:05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2FDE139B" w14:textId="77777777" w:rsidR="007D2259" w:rsidRPr="00C32CE5" w:rsidRDefault="007D2259" w:rsidP="007D2259">
            <w:pPr>
              <w:pStyle w:val="SIText-Italics"/>
              <w:rPr>
                <w:moveTo w:id="48" w:author="Lucinda O'Brien" w:date="2025-11-13T10:05:00Z" w16du:dateUtc="2025-11-12T23:05:00Z"/>
              </w:rPr>
            </w:pPr>
            <w:moveTo w:id="49" w:author="Lucinda O'Brien" w:date="2025-11-13T10:05:00Z" w16du:dateUtc="2025-11-12T23:05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7D2259" w:rsidRPr="00C32CE5" w14:paraId="3DC6208F" w14:textId="77777777" w:rsidTr="007D225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89EC4" w14:textId="77777777" w:rsidR="007D2259" w:rsidRPr="00C32CE5" w:rsidRDefault="007D2259" w:rsidP="007D2259">
            <w:pPr>
              <w:pStyle w:val="SIText"/>
              <w:rPr>
                <w:moveTo w:id="50" w:author="Lucinda O'Brien" w:date="2025-11-13T10:05:00Z" w16du:dateUtc="2025-11-12T23:05:00Z"/>
              </w:rPr>
            </w:pPr>
            <w:moveTo w:id="51" w:author="Lucinda O'Brien" w:date="2025-11-13T10:05:00Z" w16du:dateUtc="2025-11-12T23:05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F802C" w14:textId="77777777" w:rsidR="007D2259" w:rsidRPr="00C32CE5" w:rsidRDefault="007D2259" w:rsidP="007D2259">
            <w:pPr>
              <w:pStyle w:val="SIBulletList1"/>
              <w:rPr>
                <w:moveTo w:id="52" w:author="Lucinda O'Brien" w:date="2025-11-13T10:05:00Z" w16du:dateUtc="2025-11-12T23:05:00Z"/>
              </w:rPr>
            </w:pPr>
            <w:moveTo w:id="53" w:author="Lucinda O'Brien" w:date="2025-11-13T10:05:00Z" w16du:dateUtc="2025-11-12T23:05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0594EFF4" w14:textId="77777777" w:rsidR="007D2259" w:rsidRPr="00C32CE5" w:rsidRDefault="007D2259" w:rsidP="007D2259">
            <w:pPr>
              <w:pStyle w:val="SIBulletList1"/>
              <w:rPr>
                <w:moveTo w:id="54" w:author="Lucinda O'Brien" w:date="2025-11-13T10:05:00Z" w16du:dateUtc="2025-11-12T23:05:00Z"/>
                <w:i/>
              </w:rPr>
            </w:pPr>
            <w:moveTo w:id="55" w:author="Lucinda O'Brien" w:date="2025-11-13T10:05:00Z" w16du:dateUtc="2025-11-12T23:05:00Z">
              <w:r w:rsidRPr="00C32CE5">
                <w:t xml:space="preserve">employing fewer than four workers on the processing floor </w:t>
              </w:r>
            </w:moveTo>
          </w:p>
        </w:tc>
      </w:tr>
      <w:tr w:rsidR="007D2259" w:rsidRPr="00C32CE5" w14:paraId="4847208E" w14:textId="77777777" w:rsidTr="007D225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DB46" w14:textId="77777777" w:rsidR="007D2259" w:rsidRPr="00C32CE5" w:rsidRDefault="007D2259" w:rsidP="007D2259">
            <w:pPr>
              <w:pStyle w:val="SIText"/>
              <w:rPr>
                <w:moveTo w:id="56" w:author="Lucinda O'Brien" w:date="2025-11-13T10:05:00Z" w16du:dateUtc="2025-11-12T23:05:00Z"/>
              </w:rPr>
            </w:pPr>
            <w:moveTo w:id="57" w:author="Lucinda O'Brien" w:date="2025-11-13T10:05:00Z" w16du:dateUtc="2025-11-12T23:05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F7A7" w14:textId="77777777" w:rsidR="007D2259" w:rsidRPr="00C32CE5" w:rsidRDefault="007D2259" w:rsidP="007D2259">
            <w:pPr>
              <w:pStyle w:val="SIBulletList1"/>
              <w:rPr>
                <w:moveTo w:id="58" w:author="Lucinda O'Brien" w:date="2025-11-13T10:05:00Z" w16du:dateUtc="2025-11-12T23:05:00Z"/>
              </w:rPr>
            </w:pPr>
            <w:moveTo w:id="59" w:author="Lucinda O'Brien" w:date="2025-11-13T10:05:00Z" w16du:dateUtc="2025-11-12T23:05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626498CF" w14:textId="77777777" w:rsidR="007D2259" w:rsidRPr="00C32CE5" w:rsidRDefault="007D2259" w:rsidP="007D2259">
            <w:pPr>
              <w:pStyle w:val="SIBulletList1"/>
              <w:rPr>
                <w:moveTo w:id="60" w:author="Lucinda O'Brien" w:date="2025-11-13T10:05:00Z" w16du:dateUtc="2025-11-12T23:05:00Z"/>
              </w:rPr>
            </w:pPr>
            <w:moveTo w:id="61" w:author="Lucinda O'Brien" w:date="2025-11-13T10:05:00Z" w16du:dateUtc="2025-11-12T23:05:00Z">
              <w:r w:rsidRPr="00C32CE5">
                <w:t>employing more than four workers on the processing floor</w:t>
              </w:r>
            </w:moveTo>
          </w:p>
        </w:tc>
      </w:tr>
      <w:moveToRangeEnd w:id="44"/>
    </w:tbl>
    <w:p w14:paraId="4DCFE306" w14:textId="77777777" w:rsidR="007D2259" w:rsidRDefault="007D2259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BF9536C" w:rsidR="002B6FFD" w:rsidRDefault="001E2BFA" w:rsidP="00B93720">
            <w:pPr>
              <w:pStyle w:val="SIText"/>
            </w:pPr>
            <w:r w:rsidRPr="00257100">
              <w:t>AMPCRP2</w:t>
            </w:r>
            <w:r w:rsidR="006E3258">
              <w:rPr>
                <w:rFonts w:eastAsia="Times New Roman" w:cstheme="minorHAnsi"/>
                <w:color w:val="213430"/>
                <w:lang w:eastAsia="en-AU"/>
              </w:rPr>
              <w:t>21</w:t>
            </w:r>
            <w:r w:rsidR="00D561A4" w:rsidRPr="009E1AB4">
              <w:t>Measure fat</w:t>
            </w:r>
          </w:p>
        </w:tc>
        <w:tc>
          <w:tcPr>
            <w:tcW w:w="2254" w:type="dxa"/>
          </w:tcPr>
          <w:p w14:paraId="30E795CC" w14:textId="0A9DFEA0" w:rsidR="002B6FFD" w:rsidRDefault="00E334E2" w:rsidP="00B93720">
            <w:pPr>
              <w:pStyle w:val="SIText"/>
            </w:pPr>
            <w:r w:rsidRPr="009E1AB4">
              <w:t xml:space="preserve">AMPA2063 </w:t>
            </w:r>
            <w:r w:rsidR="00D561A4" w:rsidRPr="00D561A4">
              <w:t>Measure fat</w:t>
            </w:r>
          </w:p>
        </w:tc>
        <w:tc>
          <w:tcPr>
            <w:tcW w:w="2254" w:type="dxa"/>
          </w:tcPr>
          <w:p w14:paraId="734BCEBB" w14:textId="6A3E06A1" w:rsidR="004B5EAB" w:rsidRDefault="004B5EAB" w:rsidP="004B5E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2E24B40" w14:textId="5A39707B" w:rsidR="00927345" w:rsidRDefault="00927345" w:rsidP="004B5E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0D6B6757" w14:textId="00E32F80" w:rsidR="000701A3" w:rsidRDefault="000701A3" w:rsidP="004B5E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removed</w:t>
            </w:r>
          </w:p>
          <w:p w14:paraId="5BA0BF67" w14:textId="120DC8B0" w:rsidR="00927345" w:rsidRDefault="00927345" w:rsidP="004B5E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E46DFF5" w14:textId="77777777" w:rsidR="004B5EAB" w:rsidRPr="0083742E" w:rsidRDefault="004B5EAB" w:rsidP="004B5E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00A95F1" w14:textId="77777777" w:rsidR="004B5EAB" w:rsidRDefault="004B5EAB" w:rsidP="004B5EAB">
            <w:pPr>
              <w:pStyle w:val="SIText"/>
              <w:rPr>
                <w:ins w:id="62" w:author="Jenni Oldfield" w:date="2025-11-11T11:26:00Z" w16du:dateUtc="2025-11-11T00:26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98DB99" w14:textId="461CA4DF" w:rsidR="00E325C7" w:rsidRPr="0083742E" w:rsidRDefault="00E325C7" w:rsidP="004B5E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63" w:author="Jenni Oldfield" w:date="2025-11-11T11:26:00Z" w16du:dateUtc="2025-11-11T00:26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01F96C93" w14:textId="3C580718" w:rsidR="002B6FFD" w:rsidRDefault="00E55F98" w:rsidP="004B5EAB">
            <w:pPr>
              <w:rPr>
                <w:rStyle w:val="SITempText-Green"/>
                <w:color w:val="000000" w:themeColor="text1"/>
                <w:sz w:val="20"/>
              </w:rPr>
            </w:pPr>
            <w:r w:rsidRPr="00E55F98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1D1C26">
              <w:rPr>
                <w:rStyle w:val="SITempText-Green"/>
                <w:color w:val="000000" w:themeColor="text1"/>
                <w:sz w:val="20"/>
              </w:rPr>
              <w:t>-</w:t>
            </w:r>
            <w:r w:rsidRPr="00E55F98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6EEE773" w:rsidR="00257100" w:rsidRPr="00257100" w:rsidRDefault="00257100" w:rsidP="00257100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2DFBB6C4" w:rsidR="002B6FFD" w:rsidRPr="00617041" w:rsidRDefault="00D10326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617041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702473A" w:rsidR="002941AB" w:rsidRDefault="001D1C26" w:rsidP="00BB6E0C">
            <w:pPr>
              <w:pStyle w:val="SIText"/>
            </w:pPr>
            <w:r w:rsidRPr="001D1C26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D73529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E2BFA"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1E2BFA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6E3258">
              <w:rPr>
                <w:rFonts w:eastAsia="Times New Roman" w:cstheme="minorHAnsi"/>
                <w:color w:val="213430"/>
                <w:lang w:eastAsia="en-AU"/>
              </w:rPr>
              <w:t>21</w:t>
            </w:r>
            <w:r w:rsidR="001E2BFA">
              <w:t xml:space="preserve"> </w:t>
            </w:r>
            <w:r w:rsidR="00D561A4" w:rsidRPr="00D561A4">
              <w:t>Measure fat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02053F8" w14:textId="77777777" w:rsidR="004B5EAB" w:rsidRDefault="00145CA6" w:rsidP="004B5EAB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1E1C72C" w14:textId="0698F3B6" w:rsidR="00442FF0" w:rsidRDefault="004B5EAB" w:rsidP="00442FF0">
            <w:pPr>
              <w:pStyle w:val="SIText"/>
            </w:pPr>
            <w:r w:rsidRPr="009B2D0A">
              <w:t>There must be evidence that the individual has</w:t>
            </w:r>
            <w:r w:rsidR="00BE5BAF" w:rsidRPr="00BE5BAF">
              <w:t xml:space="preserve"> measure</w:t>
            </w:r>
            <w:r>
              <w:t>d</w:t>
            </w:r>
            <w:r w:rsidR="00BE5BAF" w:rsidRPr="00BE5BAF">
              <w:t xml:space="preserve"> </w:t>
            </w:r>
            <w:r w:rsidR="0055077B">
              <w:t xml:space="preserve">the </w:t>
            </w:r>
            <w:r w:rsidR="00BE5BAF" w:rsidRPr="00BE5BAF">
              <w:t xml:space="preserve">fat </w:t>
            </w:r>
            <w:r w:rsidR="0055077B">
              <w:t xml:space="preserve">on </w:t>
            </w:r>
            <w:r>
              <w:t>carcases, to determine the</w:t>
            </w:r>
            <w:r w:rsidR="00BE5BAF" w:rsidRPr="00BE5BAF">
              <w:t xml:space="preserve"> </w:t>
            </w:r>
            <w:r>
              <w:t>value, market destination and yield of meat</w:t>
            </w:r>
            <w:r w:rsidR="00442FF0">
              <w:t>, in a micro or larger meat processing premises.</w:t>
            </w:r>
          </w:p>
          <w:p w14:paraId="2DA2D999" w14:textId="70428942" w:rsidR="00442FF0" w:rsidRPr="003D723E" w:rsidDel="006910DA" w:rsidRDefault="00442FF0" w:rsidP="00442FF0">
            <w:pPr>
              <w:pStyle w:val="SIText"/>
              <w:rPr>
                <w:del w:id="64" w:author="Jenni Oldfield" w:date="2025-11-11T11:26:00Z" w16du:dateUtc="2025-11-11T00:26:00Z"/>
                <w:b/>
                <w:bCs/>
              </w:rPr>
            </w:pPr>
            <w:del w:id="65" w:author="Jenni Oldfield" w:date="2025-11-11T11:26:00Z" w16du:dateUtc="2025-11-11T00:26:00Z">
              <w:r w:rsidDel="006910DA">
                <w:rPr>
                  <w:b/>
                  <w:bCs/>
                </w:rPr>
                <w:delText>In m</w:delText>
              </w:r>
              <w:r w:rsidRPr="003D723E" w:rsidDel="006910DA">
                <w:rPr>
                  <w:b/>
                  <w:bCs/>
                </w:rPr>
                <w:delText xml:space="preserve">icro </w:delText>
              </w:r>
              <w:r w:rsidDel="006910DA">
                <w:rPr>
                  <w:b/>
                  <w:bCs/>
                </w:rPr>
                <w:delText>meat processing premises</w:delText>
              </w:r>
            </w:del>
          </w:p>
          <w:p w14:paraId="5B828AA9" w14:textId="2623B88D" w:rsidR="00442FF0" w:rsidRPr="003D723E" w:rsidDel="006910DA" w:rsidRDefault="00442FF0" w:rsidP="00442FF0">
            <w:pPr>
              <w:pStyle w:val="SIText"/>
              <w:rPr>
                <w:del w:id="66" w:author="Jenni Oldfield" w:date="2025-11-11T11:26:00Z" w16du:dateUtc="2025-11-11T00:26:00Z"/>
              </w:rPr>
            </w:pPr>
            <w:del w:id="67" w:author="Jenni Oldfield" w:date="2025-11-11T11:26:00Z" w16du:dateUtc="2025-11-11T00:26:00Z">
              <w:r w:rsidRPr="003D723E" w:rsidDel="006910DA">
                <w:delText>For large stock</w:delText>
              </w:r>
              <w:r w:rsidDel="006910DA">
                <w:delText>,</w:delText>
              </w:r>
              <w:r w:rsidRPr="003D723E" w:rsidDel="006910DA">
                <w:delText xml:space="preserve"> </w:delText>
              </w:r>
              <w:r w:rsidDel="006910DA">
                <w:delText>the</w:delText>
              </w:r>
              <w:r w:rsidRPr="003D723E" w:rsidDel="006910DA">
                <w:delText xml:space="preserve"> assessor </w:delText>
              </w:r>
              <w:r w:rsidDel="006910DA">
                <w:delText>must</w:delText>
              </w:r>
              <w:r w:rsidRPr="003D723E" w:rsidDel="006910DA">
                <w:delText xml:space="preserve"> observe the </w:delText>
              </w:r>
              <w:r w:rsidDel="006910DA">
                <w:delText>individual</w:delText>
              </w:r>
              <w:r w:rsidRPr="003D723E" w:rsidDel="006910DA">
                <w:delText xml:space="preserve"> working on a minimum of </w:delText>
              </w:r>
              <w:r w:rsidR="0092710B" w:rsidDel="006910DA">
                <w:delText>two</w:delText>
              </w:r>
              <w:r w:rsidRPr="003D723E" w:rsidDel="006910DA">
                <w:delText xml:space="preserve"> carcases and for small stock</w:delText>
              </w:r>
              <w:r w:rsidDel="006910DA">
                <w:delText>,</w:delText>
              </w:r>
              <w:r w:rsidRPr="003D723E" w:rsidDel="006910DA">
                <w:delText xml:space="preserve"> a minimum of </w:delText>
              </w:r>
              <w:r w:rsidR="0092710B" w:rsidDel="006910DA">
                <w:delText>six</w:delText>
              </w:r>
              <w:r w:rsidRPr="003D723E" w:rsidDel="006910DA">
                <w:delText xml:space="preserve"> carcases</w:delText>
              </w:r>
              <w:r w:rsidDel="006910DA">
                <w:delText>.</w:delText>
              </w:r>
              <w:r w:rsidRPr="003D723E" w:rsidDel="006910DA">
                <w:delText xml:space="preserve"> </w:delText>
              </w:r>
              <w:r w:rsidDel="006910DA">
                <w:delText>W</w:delText>
              </w:r>
              <w:r w:rsidRPr="003D723E" w:rsidDel="006910DA">
                <w:delText>here more than one small stock species is being processed</w:delText>
              </w:r>
              <w:r w:rsidDel="006910DA">
                <w:delText xml:space="preserve">, the assessor must observe the individual working on all species to </w:delText>
              </w:r>
              <w:r w:rsidRPr="003D723E" w:rsidDel="006910DA">
                <w:delText xml:space="preserve">a total of </w:delText>
              </w:r>
              <w:r w:rsidR="0092710B" w:rsidDel="006910DA">
                <w:delText>six</w:delText>
              </w:r>
              <w:r w:rsidRPr="003D723E" w:rsidDel="006910DA">
                <w:delText xml:space="preserve"> carcases.</w:delText>
              </w:r>
            </w:del>
          </w:p>
          <w:p w14:paraId="3A0E6B8F" w14:textId="674F7D4D" w:rsidR="00442FF0" w:rsidRPr="003D723E" w:rsidDel="006910DA" w:rsidRDefault="00442FF0" w:rsidP="00442FF0">
            <w:pPr>
              <w:pStyle w:val="SIText"/>
              <w:rPr>
                <w:del w:id="68" w:author="Jenni Oldfield" w:date="2025-11-11T11:26:00Z" w16du:dateUtc="2025-11-11T00:26:00Z"/>
              </w:rPr>
            </w:pPr>
            <w:del w:id="69" w:author="Jenni Oldfield" w:date="2025-11-11T11:26:00Z" w16du:dateUtc="2025-11-11T00:26:00Z">
              <w:r w:rsidDel="006910DA">
                <w:delText>There must also be</w:delText>
              </w:r>
              <w:r w:rsidRPr="003D723E" w:rsidDel="006910DA">
                <w:delText xml:space="preserve"> evidence that the </w:delText>
              </w:r>
              <w:r w:rsidDel="006910DA">
                <w:delText>individual</w:delText>
              </w:r>
              <w:r w:rsidRPr="003D723E" w:rsidDel="006910DA">
                <w:delText xml:space="preserve"> has completed </w:delText>
              </w:r>
              <w:r w:rsidR="0092710B" w:rsidDel="006910DA">
                <w:delText>two</w:delText>
              </w:r>
              <w:r w:rsidRPr="003D723E" w:rsidDel="006910DA">
                <w:delText xml:space="preserve"> shifts </w:delText>
              </w:r>
              <w:r w:rsidDel="006910DA">
                <w:delText>on the job,</w:delText>
              </w:r>
              <w:r w:rsidRPr="003D723E" w:rsidDel="006910DA">
                <w:delText xml:space="preserve"> fulfilling workplace requirements (these shifts may include normal rotations into and out of the relevant </w:delText>
              </w:r>
              <w:r w:rsidDel="006910DA">
                <w:delText>work task</w:delText>
              </w:r>
              <w:r w:rsidRPr="003D723E" w:rsidDel="006910DA">
                <w:delText>).</w:delText>
              </w:r>
            </w:del>
          </w:p>
          <w:p w14:paraId="56411195" w14:textId="09192409" w:rsidR="00442FF0" w:rsidRPr="003D723E" w:rsidDel="006910DA" w:rsidRDefault="00442FF0" w:rsidP="00442FF0">
            <w:pPr>
              <w:pStyle w:val="SIText"/>
              <w:rPr>
                <w:del w:id="70" w:author="Jenni Oldfield" w:date="2025-11-11T11:26:00Z" w16du:dateUtc="2025-11-11T00:26:00Z"/>
                <w:b/>
                <w:bCs/>
              </w:rPr>
            </w:pPr>
            <w:del w:id="71" w:author="Jenni Oldfield" w:date="2025-11-11T11:26:00Z" w16du:dateUtc="2025-11-11T00:26:00Z">
              <w:r w:rsidDel="006910DA">
                <w:rPr>
                  <w:b/>
                  <w:bCs/>
                </w:rPr>
                <w:delText>In l</w:delText>
              </w:r>
              <w:r w:rsidRPr="003D723E" w:rsidDel="006910DA">
                <w:rPr>
                  <w:b/>
                  <w:bCs/>
                </w:rPr>
                <w:delText xml:space="preserve">arger </w:delText>
              </w:r>
              <w:r w:rsidDel="006910DA">
                <w:rPr>
                  <w:b/>
                  <w:bCs/>
                </w:rPr>
                <w:delText>meat processing premises</w:delText>
              </w:r>
            </w:del>
          </w:p>
          <w:p w14:paraId="194C69A8" w14:textId="0537069C" w:rsidR="00442FF0" w:rsidRPr="003D723E" w:rsidDel="006910DA" w:rsidRDefault="00442FF0" w:rsidP="00442FF0">
            <w:pPr>
              <w:pStyle w:val="SIText"/>
              <w:rPr>
                <w:del w:id="72" w:author="Jenni Oldfield" w:date="2025-11-11T11:26:00Z" w16du:dateUtc="2025-11-11T00:26:00Z"/>
              </w:rPr>
            </w:pPr>
            <w:del w:id="73" w:author="Jenni Oldfield" w:date="2025-11-11T11:26:00Z" w16du:dateUtc="2025-11-11T00:26:00Z">
              <w:r w:rsidRPr="003D723E" w:rsidDel="006910DA">
                <w:delText>For large stock</w:delText>
              </w:r>
              <w:r w:rsidR="001D1C26" w:rsidDel="006910DA">
                <w:delText>,</w:delText>
              </w:r>
              <w:r w:rsidRPr="003D723E" w:rsidDel="006910DA">
                <w:delText xml:space="preserve"> </w:delText>
              </w:r>
              <w:r w:rsidDel="006910DA">
                <w:delText>the</w:delText>
              </w:r>
              <w:r w:rsidRPr="003D723E" w:rsidDel="006910DA">
                <w:delText xml:space="preserve"> assessor </w:delText>
              </w:r>
              <w:r w:rsidDel="006910DA">
                <w:delText>must</w:delText>
              </w:r>
              <w:r w:rsidRPr="003D723E" w:rsidDel="006910DA">
                <w:delText xml:space="preserve"> observe the </w:delText>
              </w:r>
              <w:r w:rsidDel="006910DA">
                <w:delText>individual</w:delText>
              </w:r>
              <w:r w:rsidRPr="003D723E" w:rsidDel="006910DA">
                <w:delText xml:space="preserve"> working on a minimum of </w:delText>
              </w:r>
              <w:r w:rsidR="0092710B" w:rsidDel="006910DA">
                <w:delText>four</w:delText>
              </w:r>
              <w:r w:rsidRPr="003D723E" w:rsidDel="006910DA">
                <w:delText xml:space="preserve"> carcases</w:delText>
              </w:r>
              <w:r w:rsidDel="006910DA">
                <w:delText xml:space="preserve"> </w:delText>
              </w:r>
              <w:r w:rsidRPr="003D723E" w:rsidDel="006910DA">
                <w:delText xml:space="preserve">or </w:delText>
              </w:r>
              <w:r w:rsidDel="006910DA">
                <w:delText xml:space="preserve">for </w:delText>
              </w:r>
              <w:r w:rsidRPr="003D723E" w:rsidDel="006910DA">
                <w:delText>15</w:delText>
              </w:r>
              <w:r w:rsidDel="006910DA">
                <w:delText xml:space="preserve"> </w:delText>
              </w:r>
              <w:r w:rsidRPr="003D723E" w:rsidDel="006910DA">
                <w:delText>min</w:delText>
              </w:r>
              <w:r w:rsidDel="006910DA">
                <w:delText>utes,</w:delText>
              </w:r>
              <w:r w:rsidRPr="003D723E" w:rsidDel="006910DA">
                <w:delText xml:space="preserve"> whichever comes first.</w:delText>
              </w:r>
            </w:del>
          </w:p>
          <w:p w14:paraId="237E146B" w14:textId="6AD707B7" w:rsidR="00442FF0" w:rsidRPr="003D723E" w:rsidDel="006910DA" w:rsidRDefault="00442FF0" w:rsidP="00442FF0">
            <w:pPr>
              <w:pStyle w:val="SIText"/>
              <w:rPr>
                <w:del w:id="74" w:author="Jenni Oldfield" w:date="2025-11-11T11:26:00Z" w16du:dateUtc="2025-11-11T00:26:00Z"/>
              </w:rPr>
            </w:pPr>
            <w:del w:id="75" w:author="Jenni Oldfield" w:date="2025-11-11T11:26:00Z" w16du:dateUtc="2025-11-11T00:26:00Z">
              <w:r w:rsidRPr="003D723E" w:rsidDel="006910DA">
                <w:delText>For small stock</w:delText>
              </w:r>
              <w:r w:rsidR="001D1C26" w:rsidDel="006910DA">
                <w:delText>,</w:delText>
              </w:r>
              <w:r w:rsidRPr="003D723E" w:rsidDel="006910DA">
                <w:delText xml:space="preserve"> </w:delText>
              </w:r>
              <w:r w:rsidDel="006910DA">
                <w:delText>the</w:delText>
              </w:r>
              <w:r w:rsidRPr="003D723E" w:rsidDel="006910DA">
                <w:delText xml:space="preserve"> assessor </w:delText>
              </w:r>
              <w:r w:rsidDel="006910DA">
                <w:delText>must</w:delText>
              </w:r>
              <w:r w:rsidRPr="003D723E" w:rsidDel="006910DA">
                <w:delText xml:space="preserve"> observe the </w:delText>
              </w:r>
              <w:r w:rsidDel="006910DA">
                <w:delText>individual</w:delText>
              </w:r>
              <w:r w:rsidRPr="003D723E" w:rsidDel="006910DA">
                <w:delText xml:space="preserve"> working on a minimum of </w:delText>
              </w:r>
              <w:r w:rsidDel="006910DA">
                <w:delText>20</w:delText>
              </w:r>
              <w:r w:rsidRPr="003D723E" w:rsidDel="006910DA">
                <w:delText xml:space="preserve"> carcases or </w:delText>
              </w:r>
              <w:r w:rsidDel="006910DA">
                <w:delText xml:space="preserve">for </w:delText>
              </w:r>
              <w:r w:rsidRPr="003D723E" w:rsidDel="006910DA">
                <w:delText>15 minutes</w:delText>
              </w:r>
              <w:r w:rsidDel="006910DA">
                <w:delText>,</w:delText>
              </w:r>
              <w:r w:rsidRPr="003D723E" w:rsidDel="006910DA">
                <w:delText xml:space="preserve"> whichever comes first.</w:delText>
              </w:r>
            </w:del>
          </w:p>
          <w:p w14:paraId="36E2242A" w14:textId="77EE6AA8" w:rsidR="00442FF0" w:rsidRDefault="00442FF0" w:rsidP="00442FF0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92710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8EBF9FC" w14:textId="77777777" w:rsidR="002F0D45" w:rsidRPr="003F449E" w:rsidRDefault="002F0D45" w:rsidP="002F0D4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C334C78" w:rsidR="00E57CEA" w:rsidRDefault="002F0D45" w:rsidP="00AC322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52B3765" w14:textId="18AB44AF" w:rsidR="00C17BE7" w:rsidRDefault="00C17BE7" w:rsidP="00C17BE7">
            <w:pPr>
              <w:pStyle w:val="SIBulletList1"/>
            </w:pPr>
            <w:r>
              <w:t xml:space="preserve">purpose of fat measurements </w:t>
            </w:r>
          </w:p>
          <w:p w14:paraId="6C12B677" w14:textId="6F234F30" w:rsidR="0036216D" w:rsidRDefault="0036216D" w:rsidP="00C17BE7">
            <w:pPr>
              <w:pStyle w:val="SIBulletList1"/>
            </w:pPr>
            <w:r>
              <w:t>workplace requirements for measuring fat</w:t>
            </w:r>
          </w:p>
          <w:p w14:paraId="65965F31" w14:textId="2C868312" w:rsidR="004B5EAB" w:rsidRDefault="004B5EAB" w:rsidP="00C17BE7">
            <w:pPr>
              <w:pStyle w:val="SIBulletList1"/>
            </w:pPr>
            <w:r>
              <w:t>methods to calibrate measuring equipment</w:t>
            </w:r>
          </w:p>
          <w:p w14:paraId="21F50BD4" w14:textId="77777777" w:rsidR="004B5EAB" w:rsidRDefault="004B5EAB" w:rsidP="004B5EAB">
            <w:pPr>
              <w:pStyle w:val="SIBulletList1"/>
            </w:pPr>
            <w:r>
              <w:t>standards that describe fat measurements, such as AUS-MEAT</w:t>
            </w:r>
          </w:p>
          <w:p w14:paraId="26ED1FBE" w14:textId="64483BF6" w:rsidR="00C17BE7" w:rsidRDefault="00C17BE7" w:rsidP="00C17BE7">
            <w:pPr>
              <w:pStyle w:val="SIBulletList1"/>
            </w:pPr>
            <w:r>
              <w:t xml:space="preserve">sites for possible damage </w:t>
            </w:r>
            <w:r w:rsidR="00C03554">
              <w:t>to carcase fat</w:t>
            </w:r>
            <w:r w:rsidR="001D1C26">
              <w:t>,</w:t>
            </w:r>
            <w:r w:rsidR="00C03554">
              <w:t xml:space="preserve"> </w:t>
            </w:r>
            <w:r>
              <w:t xml:space="preserve">including </w:t>
            </w:r>
            <w:r w:rsidR="00C03554">
              <w:t xml:space="preserve">damage from </w:t>
            </w:r>
            <w:r>
              <w:t xml:space="preserve">hide stripper, air knife, bruising, excessive trim, wavy finish and soft siding, and appropriate actions </w:t>
            </w:r>
            <w:r w:rsidR="00C03554">
              <w:t xml:space="preserve">to be taken </w:t>
            </w:r>
            <w:r>
              <w:t>to ensure incorrect measurements are not recorded</w:t>
            </w:r>
          </w:p>
          <w:p w14:paraId="02D4B2CA" w14:textId="670859FE" w:rsidR="004B5EAB" w:rsidRDefault="004B5EAB" w:rsidP="004B5EAB">
            <w:pPr>
              <w:pStyle w:val="SIBulletList1"/>
            </w:pPr>
            <w:r>
              <w:t>hazards associated with using measuring equipment</w:t>
            </w:r>
            <w:r w:rsidR="001D1C26">
              <w:t>,</w:t>
            </w:r>
            <w:r>
              <w:t xml:space="preserve"> and how the associated risks are controlled</w:t>
            </w:r>
          </w:p>
          <w:p w14:paraId="2CCDFD46" w14:textId="2B434EE3" w:rsidR="004D6F12" w:rsidRDefault="00C17BE7" w:rsidP="0036216D">
            <w:pPr>
              <w:pStyle w:val="SIBulletList1"/>
            </w:pPr>
            <w:r>
              <w:t>possible causes of error in measurement</w:t>
            </w:r>
            <w:r w:rsidR="001D1C26">
              <w:t>,</w:t>
            </w:r>
            <w:r>
              <w:t xml:space="preserve"> such as contact plate not </w:t>
            </w:r>
            <w:r w:rsidR="00C03554">
              <w:t xml:space="preserve">being </w:t>
            </w:r>
            <w:r>
              <w:t xml:space="preserve">flat, blunt blade, bent blade, wrong site, dirty light diode </w:t>
            </w:r>
            <w:r w:rsidR="00C03554">
              <w:t xml:space="preserve">or </w:t>
            </w:r>
            <w:r>
              <w:t>incorrect measuring action</w:t>
            </w:r>
            <w:r w:rsidR="0036216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307BB39" w14:textId="77777777" w:rsidR="00C03554" w:rsidRDefault="00C03554" w:rsidP="00C0355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AA641A3" w14:textId="77777777" w:rsidR="00C03554" w:rsidRPr="00095527" w:rsidRDefault="00C03554" w:rsidP="00C03554">
            <w:pPr>
              <w:pStyle w:val="SIBulletList1"/>
            </w:pPr>
            <w:r w:rsidRPr="00095527">
              <w:t>physical conditions:</w:t>
            </w:r>
          </w:p>
          <w:p w14:paraId="5BD1A5ED" w14:textId="121373B9" w:rsidR="00C03554" w:rsidRPr="004136C7" w:rsidRDefault="00C03554" w:rsidP="00C03554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 xml:space="preserve">skills must be demonstrated in a meat processing </w:t>
            </w:r>
            <w:r w:rsidR="00805124">
              <w:rPr>
                <w:i/>
                <w:iCs/>
              </w:rPr>
              <w:t>premises</w:t>
            </w:r>
            <w:r w:rsidR="00805124" w:rsidRPr="004136C7">
              <w:rPr>
                <w:i/>
                <w:iCs/>
              </w:rPr>
              <w:t xml:space="preserve"> </w:t>
            </w:r>
            <w:r w:rsidRPr="004136C7">
              <w:rPr>
                <w:i/>
                <w:iCs/>
              </w:rPr>
              <w:t xml:space="preserve">at </w:t>
            </w:r>
            <w:r w:rsidR="0036216D" w:rsidRPr="004136C7">
              <w:rPr>
                <w:i/>
                <w:iCs/>
              </w:rPr>
              <w:t xml:space="preserve">workplace </w:t>
            </w:r>
            <w:r w:rsidR="00805124">
              <w:rPr>
                <w:i/>
                <w:iCs/>
              </w:rPr>
              <w:t>production</w:t>
            </w:r>
            <w:r w:rsidR="00805124" w:rsidRPr="004136C7">
              <w:rPr>
                <w:i/>
                <w:iCs/>
              </w:rPr>
              <w:t xml:space="preserve"> </w:t>
            </w:r>
            <w:r w:rsidRPr="004136C7">
              <w:rPr>
                <w:i/>
                <w:iCs/>
              </w:rPr>
              <w:t xml:space="preserve">speed </w:t>
            </w:r>
          </w:p>
          <w:p w14:paraId="14D75CE0" w14:textId="77777777" w:rsidR="00C03554" w:rsidRPr="00095527" w:rsidRDefault="00C03554" w:rsidP="00C03554">
            <w:pPr>
              <w:pStyle w:val="SIBulletList1"/>
            </w:pPr>
            <w:r w:rsidRPr="00095527">
              <w:t>resources, equipment and materials:</w:t>
            </w:r>
          </w:p>
          <w:p w14:paraId="2512C6CF" w14:textId="41C07686" w:rsidR="00C03554" w:rsidRPr="004136C7" w:rsidRDefault="00C03554" w:rsidP="00C03554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>personal protective equipment</w:t>
            </w:r>
            <w:r w:rsidR="00E57CEA" w:rsidRPr="004136C7">
              <w:rPr>
                <w:i/>
                <w:iCs/>
              </w:rPr>
              <w:t xml:space="preserve"> </w:t>
            </w:r>
          </w:p>
          <w:p w14:paraId="13DE9C62" w14:textId="758B4AC1" w:rsidR="00CA520D" w:rsidRPr="004136C7" w:rsidRDefault="00C03554" w:rsidP="00CA520D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>fat measuring equipment</w:t>
            </w:r>
          </w:p>
          <w:p w14:paraId="294F8C01" w14:textId="0EC4B8B0" w:rsidR="00C03554" w:rsidRPr="004136C7" w:rsidRDefault="00C03554" w:rsidP="00C03554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 xml:space="preserve">carcases </w:t>
            </w:r>
          </w:p>
          <w:p w14:paraId="6BBACB44" w14:textId="77777777" w:rsidR="00C03554" w:rsidRPr="00095527" w:rsidRDefault="00C03554" w:rsidP="00C03554">
            <w:pPr>
              <w:pStyle w:val="SIBulletList1"/>
            </w:pPr>
            <w:r w:rsidRPr="00095527">
              <w:t>specifications:</w:t>
            </w:r>
          </w:p>
          <w:p w14:paraId="305BA97B" w14:textId="42B0CC1A" w:rsidR="00CA520D" w:rsidRPr="004136C7" w:rsidRDefault="00CA520D" w:rsidP="00C03554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>fat measuring standards</w:t>
            </w:r>
          </w:p>
          <w:p w14:paraId="36385C6B" w14:textId="339AF2A4" w:rsidR="00F34D66" w:rsidRPr="004136C7" w:rsidRDefault="00C03554" w:rsidP="00C03554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>task-related documents</w:t>
            </w:r>
          </w:p>
          <w:p w14:paraId="588B4458" w14:textId="5A5B56AB" w:rsidR="00F34D66" w:rsidRDefault="001E2BFA" w:rsidP="00F34D66">
            <w:pPr>
              <w:pStyle w:val="SIBulletList1"/>
            </w:pPr>
            <w:r>
              <w:t>personnel</w:t>
            </w:r>
            <w:r w:rsidR="00F34D66">
              <w:t>:</w:t>
            </w:r>
          </w:p>
          <w:p w14:paraId="7814E5C9" w14:textId="14039577" w:rsidR="00C03554" w:rsidRPr="004136C7" w:rsidRDefault="0044214A" w:rsidP="00F34D66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36216D" w:rsidRPr="004136C7">
              <w:rPr>
                <w:i/>
                <w:iCs/>
              </w:rPr>
              <w:t>workplace supervisor or mentor</w:t>
            </w:r>
            <w:r w:rsidR="00C03554" w:rsidRPr="004136C7">
              <w:rPr>
                <w:i/>
                <w:iCs/>
              </w:rPr>
              <w:t>.</w:t>
            </w:r>
          </w:p>
          <w:p w14:paraId="54C05A69" w14:textId="77777777" w:rsidR="00C03554" w:rsidRDefault="00C03554" w:rsidP="00C0355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97838F4" w14:textId="77777777" w:rsidR="00CD3DE8" w:rsidRDefault="00C0355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F54198B" w14:textId="77777777" w:rsidR="002F0D45" w:rsidRPr="002169F5" w:rsidRDefault="002F0D45" w:rsidP="002F0D45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7493BFF" w:rsidR="002F0D45" w:rsidRDefault="002F0D45" w:rsidP="00752951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00419D5" w:rsidR="00CD3DE8" w:rsidRDefault="001D1C26" w:rsidP="00456AA0">
            <w:pPr>
              <w:pStyle w:val="SIText"/>
            </w:pPr>
            <w:r w:rsidRPr="001D1C26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D6F0F" w14:textId="77777777" w:rsidR="00F96F53" w:rsidRDefault="00F96F53" w:rsidP="00A31F58">
      <w:pPr>
        <w:spacing w:after="0" w:line="240" w:lineRule="auto"/>
      </w:pPr>
      <w:r>
        <w:separator/>
      </w:r>
    </w:p>
  </w:endnote>
  <w:endnote w:type="continuationSeparator" w:id="0">
    <w:p w14:paraId="2EC5BDE7" w14:textId="77777777" w:rsidR="00F96F53" w:rsidRDefault="00F96F5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ABB5E" w14:textId="77777777" w:rsidR="00F96F53" w:rsidRDefault="00F96F53" w:rsidP="00A31F58">
      <w:pPr>
        <w:spacing w:after="0" w:line="240" w:lineRule="auto"/>
      </w:pPr>
      <w:r>
        <w:separator/>
      </w:r>
    </w:p>
  </w:footnote>
  <w:footnote w:type="continuationSeparator" w:id="0">
    <w:p w14:paraId="656A9447" w14:textId="77777777" w:rsidR="00F96F53" w:rsidRDefault="00F96F5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919E4DC" w:rsidR="002036DD" w:rsidRDefault="007D2259">
        <w:pPr>
          <w:pStyle w:val="Header"/>
        </w:pPr>
        <w:r>
          <w:rPr>
            <w:noProof/>
          </w:rPr>
          <w:pict w14:anchorId="35CBE7B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E2BFA" w:rsidRPr="00E26CB5">
          <w:rPr>
            <w:rFonts w:eastAsia="Times New Roman" w:cstheme="minorHAnsi"/>
            <w:color w:val="213430"/>
            <w:lang w:eastAsia="en-AU"/>
          </w:rPr>
          <w:t>AMP</w:t>
        </w:r>
        <w:r w:rsidR="001E2BFA">
          <w:rPr>
            <w:rFonts w:eastAsia="Times New Roman" w:cstheme="minorHAnsi"/>
            <w:color w:val="213430"/>
            <w:lang w:eastAsia="en-AU"/>
          </w:rPr>
          <w:t>CRP2</w:t>
        </w:r>
        <w:r w:rsidR="006E3258">
          <w:rPr>
            <w:rFonts w:eastAsia="Times New Roman" w:cstheme="minorHAnsi"/>
            <w:color w:val="213430"/>
            <w:lang w:eastAsia="en-AU"/>
          </w:rPr>
          <w:t>21</w:t>
        </w:r>
        <w:r w:rsidR="001E2BFA">
          <w:rPr>
            <w:rFonts w:eastAsia="Times New Roman" w:cstheme="minorHAnsi"/>
            <w:color w:val="213430"/>
            <w:lang w:eastAsia="en-AU"/>
          </w:rPr>
          <w:t xml:space="preserve"> </w:t>
        </w:r>
        <w:r w:rsidR="009E1AB4" w:rsidRPr="009E1AB4">
          <w:t>Measure fat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701A3"/>
    <w:rsid w:val="0009029F"/>
    <w:rsid w:val="000A3C05"/>
    <w:rsid w:val="000C2D63"/>
    <w:rsid w:val="000C695D"/>
    <w:rsid w:val="000D2541"/>
    <w:rsid w:val="000D7106"/>
    <w:rsid w:val="000F2308"/>
    <w:rsid w:val="0010210D"/>
    <w:rsid w:val="00105B5C"/>
    <w:rsid w:val="001229A8"/>
    <w:rsid w:val="00126186"/>
    <w:rsid w:val="00130380"/>
    <w:rsid w:val="00142A6C"/>
    <w:rsid w:val="00145CA6"/>
    <w:rsid w:val="00160514"/>
    <w:rsid w:val="00162308"/>
    <w:rsid w:val="00165A1B"/>
    <w:rsid w:val="00181EB8"/>
    <w:rsid w:val="0018209D"/>
    <w:rsid w:val="0018245B"/>
    <w:rsid w:val="00185DC0"/>
    <w:rsid w:val="00191B2B"/>
    <w:rsid w:val="001B320C"/>
    <w:rsid w:val="001D04FC"/>
    <w:rsid w:val="001D1C26"/>
    <w:rsid w:val="001E2BFA"/>
    <w:rsid w:val="001F15A4"/>
    <w:rsid w:val="002036DD"/>
    <w:rsid w:val="00211830"/>
    <w:rsid w:val="002269B6"/>
    <w:rsid w:val="00241F8D"/>
    <w:rsid w:val="00243D66"/>
    <w:rsid w:val="00245AF9"/>
    <w:rsid w:val="00252B64"/>
    <w:rsid w:val="002536CE"/>
    <w:rsid w:val="00257100"/>
    <w:rsid w:val="0027430D"/>
    <w:rsid w:val="00275B06"/>
    <w:rsid w:val="002941AB"/>
    <w:rsid w:val="002A4AF9"/>
    <w:rsid w:val="002B6FFD"/>
    <w:rsid w:val="002B779C"/>
    <w:rsid w:val="002C51A2"/>
    <w:rsid w:val="002D45DD"/>
    <w:rsid w:val="002D4E3A"/>
    <w:rsid w:val="002D785C"/>
    <w:rsid w:val="002F0D45"/>
    <w:rsid w:val="002F46B1"/>
    <w:rsid w:val="00303F8C"/>
    <w:rsid w:val="00320155"/>
    <w:rsid w:val="00334CD5"/>
    <w:rsid w:val="00354BED"/>
    <w:rsid w:val="003556ED"/>
    <w:rsid w:val="00357C5E"/>
    <w:rsid w:val="00360D62"/>
    <w:rsid w:val="0036216D"/>
    <w:rsid w:val="00370A20"/>
    <w:rsid w:val="003A3607"/>
    <w:rsid w:val="003A599B"/>
    <w:rsid w:val="003A5AF7"/>
    <w:rsid w:val="003C2946"/>
    <w:rsid w:val="003E7009"/>
    <w:rsid w:val="003F426B"/>
    <w:rsid w:val="004011B0"/>
    <w:rsid w:val="004136C7"/>
    <w:rsid w:val="00422906"/>
    <w:rsid w:val="00427903"/>
    <w:rsid w:val="00436CCB"/>
    <w:rsid w:val="0044214A"/>
    <w:rsid w:val="00442C66"/>
    <w:rsid w:val="00442FF0"/>
    <w:rsid w:val="0044538D"/>
    <w:rsid w:val="004523C2"/>
    <w:rsid w:val="00456AA0"/>
    <w:rsid w:val="00460E5D"/>
    <w:rsid w:val="0046105C"/>
    <w:rsid w:val="00473049"/>
    <w:rsid w:val="00477395"/>
    <w:rsid w:val="004830B6"/>
    <w:rsid w:val="004926D5"/>
    <w:rsid w:val="004961F9"/>
    <w:rsid w:val="004970F6"/>
    <w:rsid w:val="004A05F4"/>
    <w:rsid w:val="004B5EAB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077B"/>
    <w:rsid w:val="00551887"/>
    <w:rsid w:val="00555684"/>
    <w:rsid w:val="00565971"/>
    <w:rsid w:val="00574B57"/>
    <w:rsid w:val="00584F93"/>
    <w:rsid w:val="00597A8B"/>
    <w:rsid w:val="005E7C5F"/>
    <w:rsid w:val="00600188"/>
    <w:rsid w:val="006163E3"/>
    <w:rsid w:val="00617041"/>
    <w:rsid w:val="00634C63"/>
    <w:rsid w:val="00643F13"/>
    <w:rsid w:val="006474E2"/>
    <w:rsid w:val="00651010"/>
    <w:rsid w:val="00654022"/>
    <w:rsid w:val="00663B83"/>
    <w:rsid w:val="006910DA"/>
    <w:rsid w:val="006A4CBD"/>
    <w:rsid w:val="006E1826"/>
    <w:rsid w:val="006E3258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5EF6"/>
    <w:rsid w:val="0075036F"/>
    <w:rsid w:val="00752951"/>
    <w:rsid w:val="00790F47"/>
    <w:rsid w:val="007976AE"/>
    <w:rsid w:val="007A1B22"/>
    <w:rsid w:val="007A5DD5"/>
    <w:rsid w:val="007A60B7"/>
    <w:rsid w:val="007B3414"/>
    <w:rsid w:val="007C1263"/>
    <w:rsid w:val="007C2D96"/>
    <w:rsid w:val="007C4C41"/>
    <w:rsid w:val="007D2259"/>
    <w:rsid w:val="007E283E"/>
    <w:rsid w:val="007E2D79"/>
    <w:rsid w:val="007E6453"/>
    <w:rsid w:val="007E68BD"/>
    <w:rsid w:val="007E76B5"/>
    <w:rsid w:val="007F31EE"/>
    <w:rsid w:val="007F64D4"/>
    <w:rsid w:val="007F7C7E"/>
    <w:rsid w:val="00805124"/>
    <w:rsid w:val="00831440"/>
    <w:rsid w:val="00833178"/>
    <w:rsid w:val="00834C3B"/>
    <w:rsid w:val="0085484C"/>
    <w:rsid w:val="00861368"/>
    <w:rsid w:val="008729CE"/>
    <w:rsid w:val="00874912"/>
    <w:rsid w:val="00881257"/>
    <w:rsid w:val="0088683C"/>
    <w:rsid w:val="008A0DAE"/>
    <w:rsid w:val="008E4B8D"/>
    <w:rsid w:val="008E60BD"/>
    <w:rsid w:val="008F022F"/>
    <w:rsid w:val="009040DB"/>
    <w:rsid w:val="00914B8F"/>
    <w:rsid w:val="0091674B"/>
    <w:rsid w:val="00921869"/>
    <w:rsid w:val="0092710B"/>
    <w:rsid w:val="00927345"/>
    <w:rsid w:val="00936924"/>
    <w:rsid w:val="0094240E"/>
    <w:rsid w:val="00951B10"/>
    <w:rsid w:val="009564DF"/>
    <w:rsid w:val="0096322E"/>
    <w:rsid w:val="00980521"/>
    <w:rsid w:val="0099689F"/>
    <w:rsid w:val="009A7037"/>
    <w:rsid w:val="009B2D0A"/>
    <w:rsid w:val="009B3F2C"/>
    <w:rsid w:val="009C0027"/>
    <w:rsid w:val="009C0A42"/>
    <w:rsid w:val="009E07FF"/>
    <w:rsid w:val="009E1AB4"/>
    <w:rsid w:val="00A173C7"/>
    <w:rsid w:val="00A2515C"/>
    <w:rsid w:val="00A31F58"/>
    <w:rsid w:val="00A4444B"/>
    <w:rsid w:val="00A6352D"/>
    <w:rsid w:val="00A711F2"/>
    <w:rsid w:val="00A74884"/>
    <w:rsid w:val="00A84830"/>
    <w:rsid w:val="00A905FD"/>
    <w:rsid w:val="00A92253"/>
    <w:rsid w:val="00A965FD"/>
    <w:rsid w:val="00AA6ACE"/>
    <w:rsid w:val="00AC3222"/>
    <w:rsid w:val="00AC3944"/>
    <w:rsid w:val="00AC5D45"/>
    <w:rsid w:val="00AD3EFF"/>
    <w:rsid w:val="00AE4A97"/>
    <w:rsid w:val="00AF05B0"/>
    <w:rsid w:val="00AF1960"/>
    <w:rsid w:val="00AF6FF0"/>
    <w:rsid w:val="00B12287"/>
    <w:rsid w:val="00B2469A"/>
    <w:rsid w:val="00B35146"/>
    <w:rsid w:val="00B37C0A"/>
    <w:rsid w:val="00B53F2E"/>
    <w:rsid w:val="00B5565F"/>
    <w:rsid w:val="00B55FD2"/>
    <w:rsid w:val="00B6084E"/>
    <w:rsid w:val="00B654CA"/>
    <w:rsid w:val="00B6576B"/>
    <w:rsid w:val="00B6649F"/>
    <w:rsid w:val="00B76695"/>
    <w:rsid w:val="00B93720"/>
    <w:rsid w:val="00B9729C"/>
    <w:rsid w:val="00BA7A86"/>
    <w:rsid w:val="00BB6E0C"/>
    <w:rsid w:val="00BC2D7A"/>
    <w:rsid w:val="00BE46B2"/>
    <w:rsid w:val="00BE5BAF"/>
    <w:rsid w:val="00BE6877"/>
    <w:rsid w:val="00C03554"/>
    <w:rsid w:val="00C07989"/>
    <w:rsid w:val="00C143DE"/>
    <w:rsid w:val="00C17BE7"/>
    <w:rsid w:val="00C20037"/>
    <w:rsid w:val="00C36684"/>
    <w:rsid w:val="00C43F3C"/>
    <w:rsid w:val="00C465B3"/>
    <w:rsid w:val="00C63F9B"/>
    <w:rsid w:val="00C65106"/>
    <w:rsid w:val="00C82486"/>
    <w:rsid w:val="00C90FB4"/>
    <w:rsid w:val="00C960E6"/>
    <w:rsid w:val="00CA520D"/>
    <w:rsid w:val="00CB334A"/>
    <w:rsid w:val="00CB37E5"/>
    <w:rsid w:val="00CC037A"/>
    <w:rsid w:val="00CD273F"/>
    <w:rsid w:val="00CD2975"/>
    <w:rsid w:val="00CD3631"/>
    <w:rsid w:val="00CD3DE8"/>
    <w:rsid w:val="00CE6439"/>
    <w:rsid w:val="00CF29BC"/>
    <w:rsid w:val="00D023FF"/>
    <w:rsid w:val="00D10326"/>
    <w:rsid w:val="00D43A13"/>
    <w:rsid w:val="00D561A4"/>
    <w:rsid w:val="00D65E4C"/>
    <w:rsid w:val="00D71C22"/>
    <w:rsid w:val="00D841E3"/>
    <w:rsid w:val="00D91902"/>
    <w:rsid w:val="00D9385D"/>
    <w:rsid w:val="00DA13E4"/>
    <w:rsid w:val="00DA35AA"/>
    <w:rsid w:val="00DB1384"/>
    <w:rsid w:val="00DD620C"/>
    <w:rsid w:val="00E12424"/>
    <w:rsid w:val="00E138E9"/>
    <w:rsid w:val="00E2369E"/>
    <w:rsid w:val="00E325C7"/>
    <w:rsid w:val="00E3298B"/>
    <w:rsid w:val="00E334E2"/>
    <w:rsid w:val="00E37DEC"/>
    <w:rsid w:val="00E4130D"/>
    <w:rsid w:val="00E47868"/>
    <w:rsid w:val="00E50FA5"/>
    <w:rsid w:val="00E51565"/>
    <w:rsid w:val="00E54B60"/>
    <w:rsid w:val="00E5576D"/>
    <w:rsid w:val="00E55F98"/>
    <w:rsid w:val="00E57CEA"/>
    <w:rsid w:val="00E76579"/>
    <w:rsid w:val="00E97A27"/>
    <w:rsid w:val="00EB429F"/>
    <w:rsid w:val="00EB7BD5"/>
    <w:rsid w:val="00ED1034"/>
    <w:rsid w:val="00EE539E"/>
    <w:rsid w:val="00EF38D5"/>
    <w:rsid w:val="00F1749F"/>
    <w:rsid w:val="00F25846"/>
    <w:rsid w:val="00F34D66"/>
    <w:rsid w:val="00F35219"/>
    <w:rsid w:val="00F3546E"/>
    <w:rsid w:val="00F4120A"/>
    <w:rsid w:val="00F4670D"/>
    <w:rsid w:val="00F56C24"/>
    <w:rsid w:val="00F647A0"/>
    <w:rsid w:val="00F71ABC"/>
    <w:rsid w:val="00F900CF"/>
    <w:rsid w:val="00F96F53"/>
    <w:rsid w:val="00FB42CD"/>
    <w:rsid w:val="00FD4E84"/>
    <w:rsid w:val="00FE0CE5"/>
    <w:rsid w:val="00FE47B6"/>
    <w:rsid w:val="00FF13AF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23FF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F0D45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F0D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0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18EFE820-D792-4AE8-8557-5F07978572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F9C90-985E-4E9E-AA57-DABCC1C76D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17077D-ED26-4E00-82C2-56516BBD2E0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860</Words>
  <Characters>6871</Characters>
  <Application>Microsoft Office Word</Application>
  <DocSecurity>0</DocSecurity>
  <Lines>254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42</cp:revision>
  <dcterms:created xsi:type="dcterms:W3CDTF">2023-11-14T23:16:00Z</dcterms:created>
  <dcterms:modified xsi:type="dcterms:W3CDTF">2025-11-12T23:05:00Z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b8a5a559-a4a6-4747-b844-4dc02002f16c</vt:lpwstr>
  </property>
</Properties>
</file>